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Times New Roman"/>
          <w:b/>
          <w:bCs/>
          <w:color w:val="000000" w:themeColor="text1"/>
          <w:kern w:val="0"/>
          <w:sz w:val="36"/>
          <w:szCs w:val="36"/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</w:rPr>
        <w:instrText xml:space="preserve">ADDIN CNKISM.UserStyle</w:instrTex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</w:rPr>
        <w:fldChar w:fldCharType="end"/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</w:rPr>
        <w:t>《消毒产品质量评价技术要求》编制说明</w:t>
      </w:r>
    </w:p>
    <w:p>
      <w:pPr>
        <w:pStyle w:val="9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与国内外相关标准的关系</w:t>
      </w:r>
    </w:p>
    <w:p>
      <w:pPr>
        <w:ind w:left="594" w:leftChars="283" w:firstLine="560" w:firstLineChars="200"/>
        <w:rPr>
          <w:ins w:id="0" w:author="温眸" w:date="2020-03-05T12:04:11Z"/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国家卫生计生委在2016、2017年先后2次对《消毒管理办法》进行修订，但在处罚种类和处罚额度上没有修订。现阶段我国在消毒产品质量监管方面存在很多问题，法律法规不完善，处罚力度弱对违法者起不到震慑作用，缺乏对消毒产品使用单位的法律约束，对被查处的消毒产品的处置无法可依，生产环节管理及设施落后，经营者相关知识匮乏、索证意识淡漠，监管力量薄弱等，从而导致部分生产企业为了有利于产品的销售，故意将消毒产品与药品混合宣传，来迷惑消费者，对养殖场造成经济损失、对畜禽的健康以及生产性能造成不可逆的影响。</w:t>
      </w:r>
    </w:p>
    <w:p>
      <w:pPr>
        <w:ind w:left="594" w:leftChars="283"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现阶段，我国的相关标准例如</w:t>
      </w:r>
      <w:r>
        <w:rPr>
          <w:rFonts w:hint="eastAsia" w:ascii="宋体" w:hAnsi="宋体" w:eastAsia="宋体"/>
          <w:sz w:val="28"/>
          <w:szCs w:val="28"/>
        </w:rPr>
        <w:t>消毒产品卫生安全评价技术要求。适用于中华人民共和国境内生产、经营和使用的除新消毒产品以外的第一类、第二类消毒产品（消毒剂、消毒器械、指示物、抗（抑）菌制剂）的卫生安全评价。</w:t>
      </w:r>
      <w:r>
        <w:rPr>
          <w:rFonts w:hint="eastAsia" w:ascii="宋体" w:hAnsi="宋体" w:eastAsia="宋体" w:cstheme="minorBidi"/>
          <w:sz w:val="28"/>
          <w:szCs w:val="28"/>
          <w:lang w:val="en-US" w:eastAsia="zh-CN"/>
        </w:rPr>
        <w:t>仅对常见消毒产品进行简要评价。</w:t>
      </w:r>
      <w:r>
        <w:rPr>
          <w:rFonts w:hint="eastAsia" w:ascii="宋体" w:hAnsi="宋体" w:eastAsia="宋体"/>
          <w:sz w:val="28"/>
          <w:szCs w:val="28"/>
        </w:rPr>
        <w:t>而国外对于消毒产品</w:t>
      </w:r>
      <w:r>
        <w:rPr>
          <w:rFonts w:hint="eastAsia" w:ascii="宋体" w:hAnsi="宋体" w:eastAsia="宋体"/>
          <w:sz w:val="28"/>
          <w:szCs w:val="28"/>
          <w:lang w:eastAsia="zh-CN"/>
        </w:rPr>
        <w:t>质量</w:t>
      </w:r>
      <w:r>
        <w:rPr>
          <w:rFonts w:hint="eastAsia" w:ascii="宋体" w:hAnsi="宋体" w:eastAsia="宋体"/>
          <w:sz w:val="28"/>
          <w:szCs w:val="28"/>
        </w:rPr>
        <w:t>评价技术较国内严格。</w:t>
      </w:r>
      <w:r>
        <w:rPr>
          <w:rFonts w:hint="eastAsia" w:ascii="宋体" w:hAnsi="宋体" w:eastAsia="宋体"/>
          <w:sz w:val="28"/>
          <w:szCs w:val="28"/>
          <w:lang w:eastAsia="zh-CN"/>
        </w:rPr>
        <w:t>国外发达国家相较国内有着完善、科学的评价标准，对于消毒剂类产品按指标检测、消毒器械效果评价、具有抗菌作用制剂质检等方面均有清晰、明确的标准条文，规范各环节的操作方法、检测指标等细节。</w:t>
      </w:r>
    </w:p>
    <w:p>
      <w:pPr>
        <w:ind w:left="594" w:leftChars="283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本标准的制定和编写参考以下法律、法规和国家、行业标准：</w:t>
      </w:r>
    </w:p>
    <w:p>
      <w:pPr>
        <w:ind w:left="594" w:leftChars="283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法律、法规：《消毒管理办法》、《消毒产品生产企业卫生规范（2009 年版）》、《消毒产品标签说明书管理规范》、《消毒产品卫生许可规定》、《消毒产品监督工作规范》等。</w:t>
      </w:r>
    </w:p>
    <w:p>
      <w:pPr>
        <w:ind w:left="594" w:leftChars="283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国内相关标准：</w:t>
      </w:r>
    </w:p>
    <w:p>
      <w:pPr>
        <w:ind w:left="594" w:leftChars="283" w:firstLine="560" w:firstLineChars="200"/>
        <w:rPr>
          <w:ins w:id="1" w:author="Administrator" w:date="2020-03-02T14:32:00Z"/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WS 628-2018 消毒产品卫生安全评价技术要求。规定了消毒产品卫生安全评价的基本要求及内容。适用于中华人民共和国境内生产、经营和使用的除新消毒产品以外的第一类、第二类消毒产品（消毒剂、消毒器械、指示物、抗（抑）菌制剂）的卫生安全评价。</w:t>
      </w:r>
    </w:p>
    <w:p>
      <w:pPr>
        <w:ind w:left="594" w:leftChars="283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本标准广泛参考国内外先进相关标准，学习其先进方法及科 学条例，结合我国基本国情及消毒产品质量评价技术要求发展现状，针对目前国内消毒产品质量评价过程中存在的误区、操作人员不规范等一系列现存的问题，制定了针对性的规程和标准。</w:t>
      </w:r>
    </w:p>
    <w:p>
      <w:pPr>
        <w:pStyle w:val="9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知识产权情况说明</w:t>
      </w:r>
    </w:p>
    <w:p>
      <w:pPr>
        <w:pStyle w:val="9"/>
        <w:ind w:left="720"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本《消毒产品质量评价技术要求》是由青岛农业大学按照中国兽药协会文件（兽药协秘〔</w:t>
      </w:r>
      <w:r>
        <w:rPr>
          <w:rFonts w:ascii="宋体" w:hAnsi="宋体" w:eastAsia="宋体"/>
          <w:sz w:val="28"/>
          <w:szCs w:val="28"/>
        </w:rPr>
        <w:t>2019〕15 号</w:t>
      </w:r>
      <w:r>
        <w:rPr>
          <w:rFonts w:hint="eastAsia" w:ascii="宋体" w:hAnsi="宋体" w:eastAsia="宋体"/>
          <w:sz w:val="28"/>
          <w:szCs w:val="28"/>
        </w:rPr>
        <w:t>）《中国兽药协会团体标准管理办法（试行）》、《中国兽药协会团体标准制定工作程序（试行）》要求制定的行业技术规程。</w:t>
      </w:r>
    </w:p>
    <w:p>
      <w:pPr>
        <w:pStyle w:val="9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项目经费</w:t>
      </w:r>
      <w:r>
        <w:rPr>
          <w:rFonts w:hint="eastAsia" w:ascii="宋体" w:hAnsi="宋体" w:eastAsia="宋体"/>
          <w:sz w:val="28"/>
          <w:szCs w:val="28"/>
        </w:rPr>
        <w:t>：</w:t>
      </w:r>
    </w:p>
    <w:p>
      <w:pPr>
        <w:pStyle w:val="9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主要起草单位</w:t>
      </w:r>
      <w:r>
        <w:rPr>
          <w:rFonts w:hint="eastAsia" w:ascii="宋体" w:hAnsi="宋体" w:eastAsia="宋体"/>
          <w:sz w:val="28"/>
          <w:szCs w:val="28"/>
        </w:rPr>
        <w:t>：青岛农业大学</w:t>
      </w:r>
    </w:p>
    <w:p>
      <w:pPr>
        <w:pStyle w:val="9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本标准主要起草人</w:t>
      </w:r>
      <w:r>
        <w:rPr>
          <w:rFonts w:hint="eastAsia" w:ascii="宋体" w:hAnsi="宋体" w:eastAsia="宋体"/>
          <w:sz w:val="28"/>
          <w:szCs w:val="28"/>
        </w:rPr>
        <w:t>：单虎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676C51"/>
    <w:multiLevelType w:val="multilevel"/>
    <w:tmpl w:val="69676C5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温眸">
    <w15:presenceInfo w15:providerId="WPS Office" w15:userId="15107477"/>
  </w15:person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38A2"/>
    <w:rsid w:val="000935F0"/>
    <w:rsid w:val="000939BE"/>
    <w:rsid w:val="00312C38"/>
    <w:rsid w:val="003E07EE"/>
    <w:rsid w:val="004D78B0"/>
    <w:rsid w:val="00552B65"/>
    <w:rsid w:val="00597932"/>
    <w:rsid w:val="00677416"/>
    <w:rsid w:val="007A5783"/>
    <w:rsid w:val="007D5C50"/>
    <w:rsid w:val="00855F9B"/>
    <w:rsid w:val="008E7FAC"/>
    <w:rsid w:val="008F63C1"/>
    <w:rsid w:val="0092064A"/>
    <w:rsid w:val="00920FA8"/>
    <w:rsid w:val="0098315F"/>
    <w:rsid w:val="00997033"/>
    <w:rsid w:val="009B1C30"/>
    <w:rsid w:val="00A32007"/>
    <w:rsid w:val="00A65A51"/>
    <w:rsid w:val="00AB7F72"/>
    <w:rsid w:val="00AF38A2"/>
    <w:rsid w:val="00D26A45"/>
    <w:rsid w:val="01C02390"/>
    <w:rsid w:val="01EF205B"/>
    <w:rsid w:val="020F7ECC"/>
    <w:rsid w:val="024E24F6"/>
    <w:rsid w:val="03D02A37"/>
    <w:rsid w:val="0449542A"/>
    <w:rsid w:val="049C4451"/>
    <w:rsid w:val="068D3E39"/>
    <w:rsid w:val="078B5732"/>
    <w:rsid w:val="07B56B0F"/>
    <w:rsid w:val="086B3FB5"/>
    <w:rsid w:val="08B84B08"/>
    <w:rsid w:val="08DE70BD"/>
    <w:rsid w:val="08E24D4E"/>
    <w:rsid w:val="09291ADD"/>
    <w:rsid w:val="09330E46"/>
    <w:rsid w:val="0BA31AB4"/>
    <w:rsid w:val="0CA4080C"/>
    <w:rsid w:val="0E1F48F1"/>
    <w:rsid w:val="0E977236"/>
    <w:rsid w:val="0EA81FD4"/>
    <w:rsid w:val="0F5B7CF5"/>
    <w:rsid w:val="117C3C71"/>
    <w:rsid w:val="12791CB9"/>
    <w:rsid w:val="12C92B9E"/>
    <w:rsid w:val="13804699"/>
    <w:rsid w:val="139359BB"/>
    <w:rsid w:val="14F3558F"/>
    <w:rsid w:val="177808CF"/>
    <w:rsid w:val="18270ABF"/>
    <w:rsid w:val="185D0723"/>
    <w:rsid w:val="18CC6B60"/>
    <w:rsid w:val="192E7A8C"/>
    <w:rsid w:val="19FA28D2"/>
    <w:rsid w:val="1C1C7FC0"/>
    <w:rsid w:val="1DDD5F17"/>
    <w:rsid w:val="1E8563EB"/>
    <w:rsid w:val="1FD05845"/>
    <w:rsid w:val="21765B1A"/>
    <w:rsid w:val="2342461D"/>
    <w:rsid w:val="23F90C08"/>
    <w:rsid w:val="24506CA7"/>
    <w:rsid w:val="2705376F"/>
    <w:rsid w:val="272E0AFE"/>
    <w:rsid w:val="27EB0A09"/>
    <w:rsid w:val="29DB2AAB"/>
    <w:rsid w:val="29E8400A"/>
    <w:rsid w:val="2CF070D7"/>
    <w:rsid w:val="2D602218"/>
    <w:rsid w:val="2DA42E35"/>
    <w:rsid w:val="2DBA1CB3"/>
    <w:rsid w:val="2EEC085A"/>
    <w:rsid w:val="2EF1207F"/>
    <w:rsid w:val="30AD73BB"/>
    <w:rsid w:val="32A0347F"/>
    <w:rsid w:val="32F17D18"/>
    <w:rsid w:val="33FE182B"/>
    <w:rsid w:val="34887471"/>
    <w:rsid w:val="34E262D0"/>
    <w:rsid w:val="35366ECA"/>
    <w:rsid w:val="3672308D"/>
    <w:rsid w:val="38A577F8"/>
    <w:rsid w:val="38BE2360"/>
    <w:rsid w:val="3A4F57DD"/>
    <w:rsid w:val="3B26380B"/>
    <w:rsid w:val="3BC90A65"/>
    <w:rsid w:val="3C4F0099"/>
    <w:rsid w:val="3E3235BF"/>
    <w:rsid w:val="3E9459C8"/>
    <w:rsid w:val="3EE45815"/>
    <w:rsid w:val="3F282531"/>
    <w:rsid w:val="3FBD147A"/>
    <w:rsid w:val="41485CA6"/>
    <w:rsid w:val="41DB59A2"/>
    <w:rsid w:val="41EE397F"/>
    <w:rsid w:val="421368AB"/>
    <w:rsid w:val="425B1E36"/>
    <w:rsid w:val="42946152"/>
    <w:rsid w:val="43622BE7"/>
    <w:rsid w:val="43E66B80"/>
    <w:rsid w:val="44DF3066"/>
    <w:rsid w:val="45F902AE"/>
    <w:rsid w:val="474960F8"/>
    <w:rsid w:val="47F65147"/>
    <w:rsid w:val="481217F9"/>
    <w:rsid w:val="4A1D62B9"/>
    <w:rsid w:val="4C8E4E6D"/>
    <w:rsid w:val="508B290A"/>
    <w:rsid w:val="50AF5ECC"/>
    <w:rsid w:val="50CC7824"/>
    <w:rsid w:val="515752C5"/>
    <w:rsid w:val="517E7C1D"/>
    <w:rsid w:val="53127A5F"/>
    <w:rsid w:val="5400651E"/>
    <w:rsid w:val="54982ECE"/>
    <w:rsid w:val="55237840"/>
    <w:rsid w:val="565C28B4"/>
    <w:rsid w:val="571D1834"/>
    <w:rsid w:val="577B6667"/>
    <w:rsid w:val="5789749B"/>
    <w:rsid w:val="57D137FA"/>
    <w:rsid w:val="58F079CD"/>
    <w:rsid w:val="59162F58"/>
    <w:rsid w:val="59323CF4"/>
    <w:rsid w:val="59B35E33"/>
    <w:rsid w:val="59E87301"/>
    <w:rsid w:val="5A1919D5"/>
    <w:rsid w:val="5A5650A5"/>
    <w:rsid w:val="5A7D52E7"/>
    <w:rsid w:val="5B083E13"/>
    <w:rsid w:val="5B554B9F"/>
    <w:rsid w:val="5C930F9E"/>
    <w:rsid w:val="5CA967ED"/>
    <w:rsid w:val="5E171602"/>
    <w:rsid w:val="5E3817C5"/>
    <w:rsid w:val="5F016DE8"/>
    <w:rsid w:val="60174AEC"/>
    <w:rsid w:val="613D3012"/>
    <w:rsid w:val="629E0D1E"/>
    <w:rsid w:val="63E546E8"/>
    <w:rsid w:val="63E91D1A"/>
    <w:rsid w:val="643955C3"/>
    <w:rsid w:val="667265C9"/>
    <w:rsid w:val="66A403ED"/>
    <w:rsid w:val="66AD7488"/>
    <w:rsid w:val="670A7116"/>
    <w:rsid w:val="67442048"/>
    <w:rsid w:val="67643A17"/>
    <w:rsid w:val="69094833"/>
    <w:rsid w:val="69890620"/>
    <w:rsid w:val="6A0F1899"/>
    <w:rsid w:val="6A636A98"/>
    <w:rsid w:val="6AC9050C"/>
    <w:rsid w:val="6B081242"/>
    <w:rsid w:val="6BF253AA"/>
    <w:rsid w:val="6C9D40B8"/>
    <w:rsid w:val="6CC04F6C"/>
    <w:rsid w:val="6E5E21F6"/>
    <w:rsid w:val="6EB83C01"/>
    <w:rsid w:val="6EE04914"/>
    <w:rsid w:val="6F390AD6"/>
    <w:rsid w:val="6F854DE4"/>
    <w:rsid w:val="704F7444"/>
    <w:rsid w:val="70B33201"/>
    <w:rsid w:val="70D80253"/>
    <w:rsid w:val="71E32614"/>
    <w:rsid w:val="72477931"/>
    <w:rsid w:val="737E5D30"/>
    <w:rsid w:val="75916807"/>
    <w:rsid w:val="790260C0"/>
    <w:rsid w:val="79996F8E"/>
    <w:rsid w:val="7AAB177D"/>
    <w:rsid w:val="7CC809F5"/>
    <w:rsid w:val="7DE42B67"/>
    <w:rsid w:val="7EAE55DC"/>
    <w:rsid w:val="7F93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</Words>
  <Characters>702</Characters>
  <Lines>5</Lines>
  <Paragraphs>1</Paragraphs>
  <TotalTime>4</TotalTime>
  <ScaleCrop>false</ScaleCrop>
  <LinksUpToDate>false</LinksUpToDate>
  <CharactersWithSpaces>824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2019-11-09T06:47:00Z</dcterms:created>
  <dc:creator>admin</dc:creator>
  <cp:lastModifiedBy>春风</cp:lastModifiedBy>
  <dcterms:modified xsi:type="dcterms:W3CDTF">2020-03-05T08:53:13Z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